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FF4" w:rsidRDefault="00710FF4" w:rsidP="00710FF4">
      <w:pPr>
        <w:pStyle w:val="a4"/>
        <w:ind w:left="5387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:rsidR="00710FF4" w:rsidRDefault="00AE0073" w:rsidP="00710FF4">
      <w:pPr>
        <w:ind w:firstLine="4962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</w:t>
      </w:r>
      <w:r w:rsidR="00710FF4">
        <w:rPr>
          <w:sz w:val="26"/>
          <w:szCs w:val="26"/>
        </w:rPr>
        <w:t xml:space="preserve"> </w:t>
      </w:r>
      <w:r>
        <w:rPr>
          <w:sz w:val="26"/>
          <w:szCs w:val="26"/>
        </w:rPr>
        <w:t>заместителя</w:t>
      </w:r>
      <w:r w:rsidR="00C46964">
        <w:rPr>
          <w:sz w:val="26"/>
          <w:szCs w:val="26"/>
        </w:rPr>
        <w:t xml:space="preserve"> </w:t>
      </w:r>
      <w:r>
        <w:rPr>
          <w:sz w:val="26"/>
          <w:szCs w:val="26"/>
        </w:rPr>
        <w:t>директора –</w:t>
      </w:r>
      <w:r w:rsidR="00710FF4">
        <w:rPr>
          <w:sz w:val="26"/>
          <w:szCs w:val="26"/>
        </w:rPr>
        <w:t xml:space="preserve">  </w:t>
      </w:r>
    </w:p>
    <w:p w:rsidR="00710FF4" w:rsidRDefault="00AE0073" w:rsidP="00710FF4">
      <w:pPr>
        <w:ind w:firstLine="4962"/>
        <w:jc w:val="right"/>
        <w:rPr>
          <w:sz w:val="26"/>
          <w:szCs w:val="26"/>
        </w:rPr>
      </w:pPr>
      <w:r>
        <w:rPr>
          <w:sz w:val="26"/>
          <w:szCs w:val="26"/>
        </w:rPr>
        <w:t>главного</w:t>
      </w:r>
      <w:r w:rsidR="00710FF4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="00710FF4">
        <w:rPr>
          <w:sz w:val="26"/>
          <w:szCs w:val="26"/>
        </w:rPr>
        <w:t xml:space="preserve"> филиала</w:t>
      </w:r>
    </w:p>
    <w:p w:rsidR="00710FF4" w:rsidRDefault="00710FF4" w:rsidP="00710FF4">
      <w:pPr>
        <w:ind w:firstLine="4962"/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r w:rsidR="001D5CD8">
        <w:rPr>
          <w:sz w:val="26"/>
          <w:szCs w:val="26"/>
        </w:rPr>
        <w:t>Россети Центр</w:t>
      </w:r>
      <w:r>
        <w:rPr>
          <w:sz w:val="26"/>
          <w:szCs w:val="26"/>
        </w:rPr>
        <w:t>» - «Белгородэнерго»</w:t>
      </w:r>
    </w:p>
    <w:p w:rsidR="00710FF4" w:rsidRDefault="00710FF4" w:rsidP="00710FF4">
      <w:pPr>
        <w:ind w:firstLine="4962"/>
        <w:jc w:val="right"/>
        <w:rPr>
          <w:sz w:val="26"/>
          <w:szCs w:val="26"/>
        </w:rPr>
      </w:pPr>
    </w:p>
    <w:p w:rsidR="00710FF4" w:rsidRPr="00C46964" w:rsidRDefault="00710FF4" w:rsidP="00710FF4">
      <w:pPr>
        <w:ind w:firstLine="4962"/>
        <w:jc w:val="right"/>
        <w:rPr>
          <w:sz w:val="26"/>
          <w:szCs w:val="26"/>
        </w:rPr>
      </w:pPr>
      <w:r w:rsidRPr="0091294D">
        <w:rPr>
          <w:sz w:val="26"/>
          <w:szCs w:val="26"/>
        </w:rPr>
        <w:t xml:space="preserve">_____________________ С.А. </w:t>
      </w:r>
      <w:r w:rsidR="00C46964" w:rsidRPr="0091294D">
        <w:rPr>
          <w:sz w:val="26"/>
          <w:szCs w:val="26"/>
        </w:rPr>
        <w:t>Макеев</w:t>
      </w:r>
      <w:bookmarkStart w:id="0" w:name="_GoBack"/>
      <w:bookmarkEnd w:id="0"/>
    </w:p>
    <w:p w:rsidR="00710FF4" w:rsidRDefault="00710FF4" w:rsidP="00710FF4">
      <w:pPr>
        <w:ind w:left="5387" w:firstLine="0"/>
        <w:jc w:val="right"/>
        <w:rPr>
          <w:b/>
          <w:sz w:val="26"/>
          <w:szCs w:val="26"/>
        </w:rPr>
      </w:pPr>
    </w:p>
    <w:p w:rsidR="00C624ED" w:rsidRDefault="00710FF4" w:rsidP="00710FF4">
      <w:pPr>
        <w:pStyle w:val="a4"/>
        <w:ind w:left="5387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«____</w:t>
      </w:r>
      <w:r w:rsidR="00204136">
        <w:rPr>
          <w:b/>
          <w:sz w:val="26"/>
          <w:szCs w:val="26"/>
        </w:rPr>
        <w:t>_» _</w:t>
      </w:r>
      <w:r>
        <w:rPr>
          <w:b/>
          <w:sz w:val="26"/>
          <w:szCs w:val="26"/>
        </w:rPr>
        <w:t>_____________20</w:t>
      </w:r>
      <w:r w:rsidR="002F57D0">
        <w:rPr>
          <w:b/>
          <w:sz w:val="26"/>
          <w:szCs w:val="26"/>
        </w:rPr>
        <w:t>2</w:t>
      </w:r>
      <w:r w:rsidR="00C46964" w:rsidRPr="00AE0073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г.</w:t>
      </w:r>
    </w:p>
    <w:p w:rsidR="00C624ED" w:rsidRDefault="00C624ED" w:rsidP="00C624ED">
      <w:pPr>
        <w:rPr>
          <w:sz w:val="28"/>
          <w:szCs w:val="28"/>
        </w:rPr>
      </w:pPr>
    </w:p>
    <w:p w:rsidR="00C624ED" w:rsidRDefault="00C624ED" w:rsidP="00C624ED">
      <w:pPr>
        <w:rPr>
          <w:sz w:val="28"/>
          <w:szCs w:val="28"/>
        </w:rPr>
      </w:pPr>
    </w:p>
    <w:p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9B75C6" w:rsidRDefault="009B75C6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BA0A66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025289">
        <w:rPr>
          <w:b/>
          <w:sz w:val="26"/>
          <w:szCs w:val="26"/>
        </w:rPr>
        <w:t>э</w:t>
      </w:r>
      <w:r w:rsidR="00025289" w:rsidRPr="00025289">
        <w:rPr>
          <w:b/>
          <w:sz w:val="26"/>
          <w:szCs w:val="26"/>
        </w:rPr>
        <w:t>лектроизоляционны</w:t>
      </w:r>
      <w:r w:rsidR="00025289">
        <w:rPr>
          <w:b/>
          <w:sz w:val="26"/>
          <w:szCs w:val="26"/>
        </w:rPr>
        <w:t>х</w:t>
      </w:r>
      <w:r w:rsidR="00025289" w:rsidRPr="00025289">
        <w:rPr>
          <w:b/>
          <w:sz w:val="26"/>
          <w:szCs w:val="26"/>
        </w:rPr>
        <w:t xml:space="preserve"> материал</w:t>
      </w:r>
      <w:r w:rsidR="00025289">
        <w:rPr>
          <w:b/>
          <w:sz w:val="26"/>
          <w:szCs w:val="26"/>
        </w:rPr>
        <w:t>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F22334" w:rsidRPr="00F22334">
        <w:rPr>
          <w:b/>
          <w:sz w:val="26"/>
          <w:szCs w:val="26"/>
          <w:u w:val="single"/>
        </w:rPr>
        <w:t>40</w:t>
      </w:r>
      <w:r w:rsidR="00B35E0A">
        <w:rPr>
          <w:b/>
          <w:sz w:val="26"/>
          <w:szCs w:val="26"/>
          <w:u w:val="single"/>
        </w:rPr>
        <w:t>2</w:t>
      </w:r>
      <w:r w:rsidR="00025289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6C0902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6C0902">
        <w:rPr>
          <w:sz w:val="24"/>
          <w:szCs w:val="24"/>
        </w:rPr>
        <w:t>Филиал ПАО «</w:t>
      </w:r>
      <w:r w:rsidR="003B5A8F">
        <w:rPr>
          <w:sz w:val="24"/>
          <w:szCs w:val="24"/>
        </w:rPr>
        <w:t>Россети</w:t>
      </w:r>
      <w:r w:rsidRPr="006C0902">
        <w:rPr>
          <w:sz w:val="24"/>
          <w:szCs w:val="24"/>
        </w:rPr>
        <w:t xml:space="preserve"> </w:t>
      </w:r>
      <w:r w:rsidR="003B5A8F">
        <w:rPr>
          <w:sz w:val="24"/>
          <w:szCs w:val="24"/>
        </w:rPr>
        <w:t>Центр</w:t>
      </w:r>
      <w:r w:rsidR="003B5A8F" w:rsidRPr="006C0902">
        <w:rPr>
          <w:sz w:val="24"/>
          <w:szCs w:val="24"/>
        </w:rPr>
        <w:t xml:space="preserve">» - «Белгородэнерго» </w:t>
      </w:r>
      <w:r w:rsidR="003B5A8F" w:rsidRPr="00534713">
        <w:rPr>
          <w:sz w:val="24"/>
          <w:szCs w:val="24"/>
        </w:rPr>
        <w:t>производит</w:t>
      </w:r>
      <w:r w:rsidR="00612811" w:rsidRPr="00534713">
        <w:rPr>
          <w:sz w:val="24"/>
          <w:szCs w:val="24"/>
        </w:rPr>
        <w:t xml:space="preserve"> закупку </w:t>
      </w:r>
      <w:r w:rsidR="00025289" w:rsidRPr="00025289">
        <w:rPr>
          <w:sz w:val="24"/>
          <w:szCs w:val="24"/>
        </w:rPr>
        <w:t>электроизоляционных материалов</w:t>
      </w:r>
      <w:r w:rsidR="00025289" w:rsidRPr="00534713">
        <w:rPr>
          <w:sz w:val="24"/>
          <w:szCs w:val="24"/>
        </w:rPr>
        <w:t xml:space="preserve"> </w:t>
      </w:r>
      <w:r w:rsidR="00612811" w:rsidRPr="00534713">
        <w:rPr>
          <w:sz w:val="24"/>
          <w:szCs w:val="24"/>
        </w:rPr>
        <w:t xml:space="preserve">для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6C0902" w:rsidRPr="006C0902" w:rsidRDefault="006C0902" w:rsidP="006C0902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6C0902">
        <w:rPr>
          <w:sz w:val="24"/>
          <w:szCs w:val="24"/>
        </w:rPr>
        <w:t xml:space="preserve">Закупка производится на основании годовой комплексной программы закупок филиала ПАО </w:t>
      </w:r>
      <w:r w:rsidR="005A1F2C" w:rsidRPr="005A1F2C">
        <w:rPr>
          <w:sz w:val="24"/>
          <w:szCs w:val="24"/>
        </w:rPr>
        <w:t>«Россети Центр» - «Белгородэнерго»</w:t>
      </w:r>
      <w:r w:rsidRPr="006C0902">
        <w:rPr>
          <w:sz w:val="24"/>
          <w:szCs w:val="24"/>
        </w:rPr>
        <w:t xml:space="preserve"> на 20</w:t>
      </w:r>
      <w:r w:rsidR="009D660D">
        <w:rPr>
          <w:sz w:val="24"/>
          <w:szCs w:val="24"/>
        </w:rPr>
        <w:t>2</w:t>
      </w:r>
      <w:r w:rsidR="00C46964">
        <w:rPr>
          <w:sz w:val="24"/>
          <w:szCs w:val="24"/>
        </w:rPr>
        <w:t>3</w:t>
      </w:r>
      <w:r w:rsidRPr="006C0902">
        <w:rPr>
          <w:sz w:val="24"/>
          <w:szCs w:val="24"/>
        </w:rPr>
        <w:t xml:space="preserve"> год.</w:t>
      </w:r>
    </w:p>
    <w:p w:rsidR="00163418" w:rsidRPr="00020DD3" w:rsidRDefault="00163418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612811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025289" w:rsidRPr="00025289">
        <w:rPr>
          <w:sz w:val="24"/>
          <w:szCs w:val="24"/>
        </w:rPr>
        <w:t>электроизоляционных материалов</w:t>
      </w:r>
      <w:r w:rsidR="00025289" w:rsidRPr="0053471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на склады получателей – филиалов </w:t>
      </w:r>
      <w:r w:rsidR="00B35E0A">
        <w:rPr>
          <w:sz w:val="24"/>
          <w:szCs w:val="24"/>
        </w:rPr>
        <w:t>П</w:t>
      </w:r>
      <w:r w:rsidRPr="00612811">
        <w:rPr>
          <w:sz w:val="24"/>
          <w:szCs w:val="24"/>
        </w:rPr>
        <w:t>АО «</w:t>
      </w:r>
      <w:r w:rsidR="005A1F2C" w:rsidRPr="005A1F2C">
        <w:rPr>
          <w:sz w:val="24"/>
          <w:szCs w:val="24"/>
        </w:rPr>
        <w:t xml:space="preserve">Россети </w:t>
      </w:r>
      <w:r w:rsidR="00424366" w:rsidRPr="005A1F2C">
        <w:rPr>
          <w:sz w:val="24"/>
          <w:szCs w:val="24"/>
        </w:rPr>
        <w:t>Центр</w:t>
      </w:r>
      <w:r w:rsidR="00424366" w:rsidRPr="00612811">
        <w:rPr>
          <w:sz w:val="24"/>
          <w:szCs w:val="24"/>
        </w:rPr>
        <w:t>» в</w:t>
      </w:r>
      <w:r w:rsidRPr="00612811">
        <w:rPr>
          <w:sz w:val="24"/>
          <w:szCs w:val="24"/>
        </w:rPr>
        <w:t xml:space="preserve"> объемах и </w:t>
      </w:r>
      <w:r w:rsidR="000546AC">
        <w:rPr>
          <w:sz w:val="24"/>
          <w:szCs w:val="24"/>
        </w:rPr>
        <w:t xml:space="preserve">в </w:t>
      </w:r>
      <w:r w:rsidR="000546AC" w:rsidRPr="00612811">
        <w:rPr>
          <w:sz w:val="24"/>
          <w:szCs w:val="24"/>
        </w:rPr>
        <w:t>сроки,</w:t>
      </w:r>
      <w:r w:rsidRPr="00612811">
        <w:rPr>
          <w:sz w:val="24"/>
          <w:szCs w:val="24"/>
        </w:rPr>
        <w:t xml:space="preserve"> установленные </w:t>
      </w:r>
      <w:r w:rsidR="00BA2AD5">
        <w:rPr>
          <w:sz w:val="24"/>
          <w:szCs w:val="24"/>
        </w:rPr>
        <w:t>в Приложении к ТЗ.</w:t>
      </w: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A05AE2" w:rsidRPr="00A05AE2">
        <w:rPr>
          <w:sz w:val="24"/>
          <w:szCs w:val="24"/>
        </w:rPr>
        <w:t xml:space="preserve">на поставку </w:t>
      </w:r>
      <w:r w:rsidR="00025289" w:rsidRPr="00025289">
        <w:rPr>
          <w:sz w:val="24"/>
          <w:szCs w:val="24"/>
        </w:rPr>
        <w:t>электроизоляционных материалов</w:t>
      </w:r>
      <w:r w:rsidR="00025289" w:rsidRPr="00534713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AE0073" w:rsidRPr="00101DD6">
        <w:rPr>
          <w:sz w:val="24"/>
          <w:szCs w:val="24"/>
        </w:rPr>
        <w:t>з</w:t>
      </w:r>
      <w:r w:rsidR="00AE0073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</w:t>
      </w:r>
      <w:r w:rsidR="00BA2AD5">
        <w:rPr>
          <w:sz w:val="24"/>
          <w:szCs w:val="24"/>
        </w:rPr>
        <w:t>в Приложении к ТЗ.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0D7893" w:rsidRDefault="000D7893" w:rsidP="000D7893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BA0A6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025289" w:rsidRPr="00025289">
        <w:rPr>
          <w:sz w:val="24"/>
          <w:szCs w:val="24"/>
        </w:rPr>
        <w:t>электроизоляционны</w:t>
      </w:r>
      <w:r w:rsidR="00025289">
        <w:rPr>
          <w:sz w:val="24"/>
          <w:szCs w:val="24"/>
        </w:rPr>
        <w:t>е</w:t>
      </w:r>
      <w:r w:rsidR="00025289" w:rsidRPr="00025289">
        <w:rPr>
          <w:sz w:val="24"/>
          <w:szCs w:val="24"/>
        </w:rPr>
        <w:t xml:space="preserve"> материал</w:t>
      </w:r>
      <w:r w:rsidR="00025289">
        <w:rPr>
          <w:sz w:val="24"/>
          <w:szCs w:val="24"/>
        </w:rPr>
        <w:t>ы</w:t>
      </w:r>
      <w:r w:rsidRPr="00612811">
        <w:rPr>
          <w:sz w:val="24"/>
          <w:szCs w:val="24"/>
        </w:rPr>
        <w:t>, отвечающ</w:t>
      </w:r>
      <w:r w:rsidR="00574219">
        <w:rPr>
          <w:sz w:val="24"/>
          <w:szCs w:val="24"/>
        </w:rPr>
        <w:t>ие</w:t>
      </w:r>
      <w:r w:rsidR="00BA2AD5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24028">
        <w:rPr>
          <w:sz w:val="24"/>
          <w:szCs w:val="24"/>
        </w:rPr>
        <w:t>, а так</w:t>
      </w:r>
      <w:r w:rsidR="004E144D">
        <w:rPr>
          <w:sz w:val="24"/>
          <w:szCs w:val="24"/>
        </w:rPr>
        <w:t>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25289" w:rsidRPr="00025289">
        <w:rPr>
          <w:sz w:val="24"/>
          <w:szCs w:val="24"/>
        </w:rPr>
        <w:t>электроизоляционны</w:t>
      </w:r>
      <w:r w:rsidR="00025289">
        <w:rPr>
          <w:sz w:val="24"/>
          <w:szCs w:val="24"/>
        </w:rPr>
        <w:t>е</w:t>
      </w:r>
      <w:r w:rsidR="00025289" w:rsidRPr="00025289">
        <w:rPr>
          <w:sz w:val="24"/>
          <w:szCs w:val="24"/>
        </w:rPr>
        <w:t xml:space="preserve"> материал</w:t>
      </w:r>
      <w:r w:rsidR="00025289">
        <w:rPr>
          <w:sz w:val="24"/>
          <w:szCs w:val="24"/>
        </w:rPr>
        <w:t>ы</w:t>
      </w:r>
      <w:r w:rsidR="009C2400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025289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25289">
        <w:rPr>
          <w:sz w:val="24"/>
          <w:szCs w:val="24"/>
        </w:rPr>
        <w:t>электроизоляционны</w:t>
      </w:r>
      <w:r>
        <w:rPr>
          <w:sz w:val="24"/>
          <w:szCs w:val="24"/>
        </w:rPr>
        <w:t>е</w:t>
      </w:r>
      <w:r w:rsidRPr="00025289">
        <w:rPr>
          <w:sz w:val="24"/>
          <w:szCs w:val="24"/>
        </w:rPr>
        <w:t xml:space="preserve"> </w:t>
      </w:r>
      <w:r w:rsidR="00AE0073" w:rsidRPr="00025289">
        <w:rPr>
          <w:sz w:val="24"/>
          <w:szCs w:val="24"/>
        </w:rPr>
        <w:t>материал</w:t>
      </w:r>
      <w:r w:rsidR="00AE0073">
        <w:rPr>
          <w:sz w:val="24"/>
          <w:szCs w:val="24"/>
        </w:rPr>
        <w:t>ы</w:t>
      </w:r>
      <w:r w:rsidR="00AE0073" w:rsidRPr="00612811">
        <w:rPr>
          <w:sz w:val="24"/>
          <w:szCs w:val="24"/>
        </w:rPr>
        <w:t>, впервые</w:t>
      </w:r>
      <w:r w:rsidR="00612811" w:rsidRPr="00612811">
        <w:rPr>
          <w:sz w:val="24"/>
          <w:szCs w:val="24"/>
        </w:rPr>
        <w:t xml:space="preserve"> поставляем</w:t>
      </w:r>
      <w:r w:rsidR="00574219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B35E0A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</w:t>
      </w:r>
      <w:r w:rsidR="001D5CD8">
        <w:rPr>
          <w:sz w:val="24"/>
          <w:szCs w:val="24"/>
        </w:rPr>
        <w:t>Россети Центр</w:t>
      </w:r>
      <w:r w:rsidR="00612811" w:rsidRPr="00612811">
        <w:rPr>
          <w:sz w:val="24"/>
          <w:szCs w:val="24"/>
        </w:rPr>
        <w:t>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BA2AD5">
        <w:rPr>
          <w:sz w:val="24"/>
          <w:szCs w:val="24"/>
        </w:rPr>
        <w:t>а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>сроком не менее одного года</w:t>
      </w:r>
      <w:r w:rsidR="00612811" w:rsidRPr="00612811">
        <w:rPr>
          <w:sz w:val="24"/>
          <w:szCs w:val="24"/>
        </w:rPr>
        <w:t xml:space="preserve"> и опыт применения в энергосистемах </w:t>
      </w:r>
      <w:r w:rsidR="00612811" w:rsidRPr="00F6623F">
        <w:rPr>
          <w:sz w:val="24"/>
          <w:szCs w:val="24"/>
        </w:rPr>
        <w:t>сроком не менее трех лет;</w:t>
      </w:r>
    </w:p>
    <w:p w:rsidR="00B35E0A" w:rsidRPr="00663275" w:rsidRDefault="0026458C" w:rsidP="00B35E0A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35E0A"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213C99">
        <w:rPr>
          <w:sz w:val="24"/>
          <w:szCs w:val="24"/>
        </w:rPr>
        <w:br/>
      </w:r>
      <w:r w:rsidR="00B35E0A">
        <w:rPr>
          <w:sz w:val="24"/>
          <w:szCs w:val="24"/>
        </w:rPr>
        <w:t>П</w:t>
      </w:r>
      <w:r w:rsidR="00B35E0A" w:rsidRPr="008B791F">
        <w:rPr>
          <w:sz w:val="24"/>
          <w:szCs w:val="24"/>
        </w:rPr>
        <w:t>АО «</w:t>
      </w:r>
      <w:r w:rsidR="00B35E0A">
        <w:rPr>
          <w:sz w:val="24"/>
          <w:szCs w:val="24"/>
        </w:rPr>
        <w:t>Россети</w:t>
      </w:r>
      <w:r w:rsidR="00B35E0A" w:rsidRPr="008B791F">
        <w:rPr>
          <w:sz w:val="24"/>
          <w:szCs w:val="24"/>
        </w:rPr>
        <w:t>»</w:t>
      </w:r>
      <w:r w:rsidR="00B35E0A">
        <w:rPr>
          <w:sz w:val="24"/>
          <w:szCs w:val="24"/>
        </w:rPr>
        <w:t>;</w:t>
      </w:r>
    </w:p>
    <w:p w:rsidR="00F66FC0" w:rsidRPr="00B35E0A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35E0A">
        <w:rPr>
          <w:sz w:val="24"/>
          <w:szCs w:val="24"/>
        </w:rPr>
        <w:t xml:space="preserve">наличие </w:t>
      </w:r>
      <w:r w:rsidR="004E144D" w:rsidRPr="00B35E0A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025289" w:rsidRPr="00B35E0A">
        <w:rPr>
          <w:sz w:val="24"/>
          <w:szCs w:val="24"/>
        </w:rPr>
        <w:t>электроизоляционных материалов</w:t>
      </w:r>
      <w:r w:rsidR="004E144D" w:rsidRPr="00B35E0A">
        <w:rPr>
          <w:sz w:val="24"/>
          <w:szCs w:val="24"/>
        </w:rPr>
        <w:t xml:space="preserve">) деклараций </w:t>
      </w:r>
      <w:r w:rsidRPr="00B35E0A">
        <w:rPr>
          <w:sz w:val="24"/>
          <w:szCs w:val="24"/>
        </w:rPr>
        <w:t xml:space="preserve">(сертификатов) </w:t>
      </w:r>
      <w:r w:rsidR="004E144D" w:rsidRPr="00B35E0A">
        <w:rPr>
          <w:sz w:val="24"/>
          <w:szCs w:val="24"/>
        </w:rPr>
        <w:t>соответствия требованиям безопасности</w:t>
      </w:r>
      <w:r w:rsidRPr="00B35E0A"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706DC1" w:rsidRDefault="00025289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Pr="00025289">
        <w:rPr>
          <w:sz w:val="24"/>
          <w:szCs w:val="24"/>
        </w:rPr>
        <w:t>лектроизоляционны</w:t>
      </w:r>
      <w:r>
        <w:rPr>
          <w:sz w:val="24"/>
          <w:szCs w:val="24"/>
        </w:rPr>
        <w:t>е</w:t>
      </w:r>
      <w:r w:rsidRPr="00025289">
        <w:rPr>
          <w:sz w:val="24"/>
          <w:szCs w:val="24"/>
        </w:rPr>
        <w:t xml:space="preserve"> материал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</w:t>
      </w:r>
      <w:r w:rsidR="004E144D" w:rsidRPr="00FB7AEF">
        <w:rPr>
          <w:sz w:val="24"/>
          <w:szCs w:val="24"/>
        </w:rPr>
        <w:t>долж</w:t>
      </w:r>
      <w:r w:rsidR="00ED168F">
        <w:rPr>
          <w:sz w:val="24"/>
          <w:szCs w:val="24"/>
        </w:rPr>
        <w:t>н</w:t>
      </w:r>
      <w:r w:rsidR="00BA2AD5">
        <w:rPr>
          <w:sz w:val="24"/>
          <w:szCs w:val="24"/>
        </w:rPr>
        <w:t>а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 xml:space="preserve">оответствовать требованиям «Правил устройства электроустановок» (ПУЭ) (7-е </w:t>
      </w:r>
      <w:r w:rsidR="00612811" w:rsidRPr="00706DC1">
        <w:rPr>
          <w:sz w:val="24"/>
          <w:szCs w:val="24"/>
        </w:rPr>
        <w:t>издание) и тр</w:t>
      </w:r>
      <w:r w:rsidR="00732C5D" w:rsidRPr="00706DC1">
        <w:rPr>
          <w:sz w:val="24"/>
          <w:szCs w:val="24"/>
        </w:rPr>
        <w:t>ебованиям</w:t>
      </w:r>
      <w:r w:rsidR="00BA2AD5">
        <w:rPr>
          <w:sz w:val="24"/>
          <w:szCs w:val="24"/>
        </w:rPr>
        <w:t xml:space="preserve"> ГОСТ и ТУ указанных в Приложении к ТЗ.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025289" w:rsidRPr="00025289">
        <w:rPr>
          <w:sz w:val="24"/>
          <w:szCs w:val="24"/>
        </w:rPr>
        <w:t>электроизоляционны</w:t>
      </w:r>
      <w:r w:rsidR="00025289">
        <w:rPr>
          <w:sz w:val="24"/>
          <w:szCs w:val="24"/>
        </w:rPr>
        <w:t xml:space="preserve">х </w:t>
      </w:r>
      <w:r w:rsidR="00025289" w:rsidRPr="00025289">
        <w:rPr>
          <w:sz w:val="24"/>
          <w:szCs w:val="24"/>
        </w:rPr>
        <w:t>материал</w:t>
      </w:r>
      <w:r w:rsidR="00025289">
        <w:rPr>
          <w:sz w:val="24"/>
          <w:szCs w:val="24"/>
        </w:rPr>
        <w:t>ов</w:t>
      </w:r>
      <w:r w:rsidR="00025289" w:rsidRPr="00612811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025289" w:rsidRPr="00025289">
        <w:rPr>
          <w:sz w:val="24"/>
          <w:szCs w:val="24"/>
        </w:rPr>
        <w:t>электроизоляционны</w:t>
      </w:r>
      <w:r w:rsidR="00025289">
        <w:rPr>
          <w:sz w:val="24"/>
          <w:szCs w:val="24"/>
        </w:rPr>
        <w:t xml:space="preserve">х </w:t>
      </w:r>
      <w:r w:rsidR="00025289" w:rsidRPr="00025289">
        <w:rPr>
          <w:sz w:val="24"/>
          <w:szCs w:val="24"/>
        </w:rPr>
        <w:t>материал</w:t>
      </w:r>
      <w:r w:rsidR="00025289">
        <w:rPr>
          <w:sz w:val="24"/>
          <w:szCs w:val="24"/>
        </w:rPr>
        <w:t>ов</w:t>
      </w:r>
      <w:r w:rsidRPr="003234AF">
        <w:rPr>
          <w:sz w:val="24"/>
          <w:szCs w:val="24"/>
        </w:rPr>
        <w:t>,</w:t>
      </w:r>
      <w:r w:rsidR="00767806" w:rsidRPr="003234AF">
        <w:rPr>
          <w:sz w:val="24"/>
          <w:szCs w:val="24"/>
        </w:rPr>
        <w:t xml:space="preserve"> </w:t>
      </w:r>
      <w:r w:rsidRPr="003234AF">
        <w:rPr>
          <w:sz w:val="24"/>
          <w:szCs w:val="24"/>
        </w:rPr>
        <w:t xml:space="preserve"> </w:t>
      </w:r>
      <w:r w:rsidR="00767806" w:rsidRPr="001D714C">
        <w:rPr>
          <w:sz w:val="24"/>
          <w:szCs w:val="24"/>
        </w:rPr>
        <w:t xml:space="preserve">ГОСТ 23216, </w:t>
      </w:r>
      <w:r w:rsidR="00612811" w:rsidRPr="00E066FD">
        <w:rPr>
          <w:color w:val="000000"/>
          <w:sz w:val="24"/>
          <w:szCs w:val="24"/>
        </w:rPr>
        <w:t>ГОСТ 14192</w:t>
      </w:r>
      <w:r w:rsidR="002E6C8A" w:rsidRPr="00E066FD">
        <w:rPr>
          <w:color w:val="000000"/>
          <w:sz w:val="24"/>
          <w:szCs w:val="24"/>
        </w:rPr>
        <w:t xml:space="preserve"> </w:t>
      </w:r>
      <w:r w:rsidR="00C4476E" w:rsidRPr="00E066FD">
        <w:rPr>
          <w:color w:val="000000"/>
          <w:sz w:val="24"/>
          <w:szCs w:val="24"/>
        </w:rPr>
        <w:t>–</w:t>
      </w:r>
      <w:r w:rsidR="002E6C8A" w:rsidRPr="00E066FD">
        <w:rPr>
          <w:color w:val="000000"/>
          <w:sz w:val="24"/>
          <w:szCs w:val="24"/>
        </w:rPr>
        <w:t xml:space="preserve"> 96</w:t>
      </w:r>
      <w:r w:rsidR="002132A8">
        <w:rPr>
          <w:color w:val="000000"/>
          <w:sz w:val="24"/>
          <w:szCs w:val="24"/>
        </w:rPr>
        <w:t>,</w:t>
      </w:r>
      <w:r w:rsidR="002E6C8A" w:rsidRPr="003234AF">
        <w:rPr>
          <w:sz w:val="24"/>
          <w:szCs w:val="24"/>
        </w:rPr>
        <w:t xml:space="preserve"> </w:t>
      </w:r>
      <w:r w:rsidR="002132A8">
        <w:rPr>
          <w:sz w:val="24"/>
          <w:szCs w:val="24"/>
        </w:rPr>
        <w:t>ГОСТ 9980.3-86, ГОСТ 9980.4-86, ГОСТ 9980.5-86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025289" w:rsidRPr="00025289">
        <w:rPr>
          <w:sz w:val="24"/>
          <w:szCs w:val="24"/>
        </w:rPr>
        <w:t>электроизоляционны</w:t>
      </w:r>
      <w:r w:rsidR="00025289">
        <w:rPr>
          <w:sz w:val="24"/>
          <w:szCs w:val="24"/>
        </w:rPr>
        <w:t xml:space="preserve">х </w:t>
      </w:r>
      <w:r w:rsidR="00025289" w:rsidRPr="00025289">
        <w:rPr>
          <w:sz w:val="24"/>
          <w:szCs w:val="24"/>
        </w:rPr>
        <w:t>материал</w:t>
      </w:r>
      <w:r w:rsidR="00025289">
        <w:rPr>
          <w:sz w:val="24"/>
          <w:szCs w:val="24"/>
        </w:rPr>
        <w:t xml:space="preserve">ов </w:t>
      </w:r>
      <w:r>
        <w:rPr>
          <w:sz w:val="24"/>
          <w:szCs w:val="24"/>
        </w:rPr>
        <w:t>должны соответствовать ГОСТ 15150-69.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025289" w:rsidRPr="00025289">
        <w:rPr>
          <w:sz w:val="24"/>
          <w:szCs w:val="24"/>
        </w:rPr>
        <w:t>электроизоляционны</w:t>
      </w:r>
      <w:r w:rsidR="00025289">
        <w:rPr>
          <w:sz w:val="24"/>
          <w:szCs w:val="24"/>
        </w:rPr>
        <w:t xml:space="preserve">х </w:t>
      </w:r>
      <w:r w:rsidR="00025289" w:rsidRPr="00025289">
        <w:rPr>
          <w:sz w:val="24"/>
          <w:szCs w:val="24"/>
        </w:rPr>
        <w:t>материал</w:t>
      </w:r>
      <w:r w:rsidR="00025289">
        <w:rPr>
          <w:sz w:val="24"/>
          <w:szCs w:val="24"/>
        </w:rPr>
        <w:t>ов</w:t>
      </w:r>
      <w:r w:rsidR="00025289" w:rsidRPr="00E26E20">
        <w:rPr>
          <w:sz w:val="24"/>
          <w:szCs w:val="24"/>
        </w:rPr>
        <w:t xml:space="preserve"> </w:t>
      </w:r>
      <w:r w:rsidRPr="00E26E20">
        <w:rPr>
          <w:sz w:val="24"/>
          <w:szCs w:val="24"/>
        </w:rPr>
        <w:t xml:space="preserve">должны соответствовать требованиям </w:t>
      </w:r>
      <w:r w:rsidR="002F5FFE" w:rsidRPr="00E3695D">
        <w:rPr>
          <w:color w:val="000000"/>
          <w:sz w:val="24"/>
          <w:szCs w:val="24"/>
        </w:rPr>
        <w:t>ГОСТ</w:t>
      </w:r>
      <w:r w:rsidR="002132A8">
        <w:rPr>
          <w:color w:val="000000"/>
          <w:sz w:val="24"/>
          <w:szCs w:val="24"/>
        </w:rPr>
        <w:t xml:space="preserve"> 9980.1-86, ГОСТ </w:t>
      </w:r>
      <w:r w:rsidR="00ED644C"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025289" w:rsidRPr="00025289">
        <w:rPr>
          <w:sz w:val="24"/>
          <w:szCs w:val="24"/>
        </w:rPr>
        <w:t>электроизоляционны</w:t>
      </w:r>
      <w:r w:rsidR="00025289">
        <w:rPr>
          <w:sz w:val="24"/>
          <w:szCs w:val="24"/>
        </w:rPr>
        <w:t xml:space="preserve">х </w:t>
      </w:r>
      <w:r w:rsidR="00025289" w:rsidRPr="00025289">
        <w:rPr>
          <w:sz w:val="24"/>
          <w:szCs w:val="24"/>
        </w:rPr>
        <w:t>материал</w:t>
      </w:r>
      <w:r w:rsidR="00025289">
        <w:rPr>
          <w:sz w:val="24"/>
          <w:szCs w:val="24"/>
        </w:rPr>
        <w:t>ов</w:t>
      </w:r>
      <w:r w:rsidR="00025289" w:rsidRPr="00A850B4">
        <w:rPr>
          <w:sz w:val="24"/>
          <w:szCs w:val="24"/>
        </w:rPr>
        <w:t xml:space="preserve">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Pr="00D061E4" w:rsidRDefault="00574219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Т</w:t>
      </w:r>
      <w:r w:rsidR="00497866" w:rsidRPr="00D061E4">
        <w:rPr>
          <w:szCs w:val="24"/>
        </w:rPr>
        <w:t xml:space="preserve">ранспортировка </w:t>
      </w:r>
      <w:r w:rsidR="00025289" w:rsidRPr="00025289">
        <w:rPr>
          <w:szCs w:val="24"/>
        </w:rPr>
        <w:t>электроизоляционны</w:t>
      </w:r>
      <w:r w:rsidR="00025289">
        <w:rPr>
          <w:szCs w:val="24"/>
        </w:rPr>
        <w:t xml:space="preserve">х </w:t>
      </w:r>
      <w:r w:rsidR="00025289" w:rsidRPr="00025289">
        <w:rPr>
          <w:szCs w:val="24"/>
        </w:rPr>
        <w:t>материал</w:t>
      </w:r>
      <w:r w:rsidR="00025289">
        <w:rPr>
          <w:szCs w:val="24"/>
        </w:rPr>
        <w:t>ов</w:t>
      </w:r>
      <w:r w:rsidR="00025289" w:rsidRPr="00D061E4">
        <w:rPr>
          <w:szCs w:val="24"/>
        </w:rPr>
        <w:t xml:space="preserve"> </w:t>
      </w:r>
      <w:r w:rsidR="00497866" w:rsidRPr="00D061E4">
        <w:rPr>
          <w:szCs w:val="24"/>
        </w:rPr>
        <w:t xml:space="preserve">должна предотвратить </w:t>
      </w:r>
      <w:r>
        <w:rPr>
          <w:szCs w:val="24"/>
        </w:rPr>
        <w:t>их</w:t>
      </w:r>
      <w:r w:rsidR="00497866" w:rsidRPr="00D061E4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</w:t>
      </w:r>
      <w:r w:rsidR="00F64478" w:rsidRPr="00D061E4">
        <w:rPr>
          <w:szCs w:val="24"/>
        </w:rPr>
        <w:t xml:space="preserve"> </w:t>
      </w:r>
      <w:r w:rsidR="002D2B0F">
        <w:rPr>
          <w:szCs w:val="24"/>
        </w:rPr>
        <w:t>Э</w:t>
      </w:r>
      <w:r w:rsidR="002D2B0F" w:rsidRPr="00025289">
        <w:rPr>
          <w:szCs w:val="24"/>
        </w:rPr>
        <w:t>лектроизоляционны</w:t>
      </w:r>
      <w:r w:rsidR="002D2B0F">
        <w:rPr>
          <w:szCs w:val="24"/>
        </w:rPr>
        <w:t xml:space="preserve">е </w:t>
      </w:r>
      <w:r w:rsidR="002D2B0F" w:rsidRPr="00025289">
        <w:rPr>
          <w:szCs w:val="24"/>
        </w:rPr>
        <w:t>материал</w:t>
      </w:r>
      <w:r w:rsidR="002D2B0F">
        <w:rPr>
          <w:szCs w:val="24"/>
        </w:rPr>
        <w:t>ы</w:t>
      </w:r>
      <w:r w:rsidR="002D2B0F" w:rsidRPr="00D061E4">
        <w:rPr>
          <w:szCs w:val="24"/>
        </w:rPr>
        <w:t xml:space="preserve"> </w:t>
      </w:r>
      <w:r w:rsidR="00D061E4" w:rsidRPr="00D061E4">
        <w:rPr>
          <w:szCs w:val="24"/>
        </w:rPr>
        <w:t>следует хранить на стеллажах, поддонах или в штабелях в крытых складских помещениях.</w:t>
      </w:r>
    </w:p>
    <w:p w:rsidR="00D061E4" w:rsidRDefault="00D061E4" w:rsidP="00D061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E0A60">
        <w:rPr>
          <w:szCs w:val="24"/>
        </w:rPr>
        <w:t>Доставка осуществляется транспортом поставщика.</w:t>
      </w:r>
    </w:p>
    <w:p w:rsidR="00F64478" w:rsidRDefault="00F64478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 w:rsidR="002D2B0F" w:rsidRPr="00025289">
        <w:rPr>
          <w:szCs w:val="24"/>
        </w:rPr>
        <w:t>электроизоляционны</w:t>
      </w:r>
      <w:r w:rsidR="002D2B0F">
        <w:rPr>
          <w:szCs w:val="24"/>
        </w:rPr>
        <w:t xml:space="preserve">х </w:t>
      </w:r>
      <w:r w:rsidR="002D2B0F" w:rsidRPr="00025289">
        <w:rPr>
          <w:szCs w:val="24"/>
        </w:rPr>
        <w:t>материал</w:t>
      </w:r>
      <w:r w:rsidR="002D2B0F">
        <w:rPr>
          <w:szCs w:val="24"/>
        </w:rPr>
        <w:t>ов</w:t>
      </w:r>
      <w:r w:rsidR="002D2B0F" w:rsidRPr="005E0A60">
        <w:rPr>
          <w:szCs w:val="24"/>
        </w:rPr>
        <w:t xml:space="preserve"> </w:t>
      </w:r>
      <w:r w:rsidRPr="005E0A60">
        <w:rPr>
          <w:szCs w:val="24"/>
        </w:rPr>
        <w:t xml:space="preserve">производителем должен быть не ранее </w:t>
      </w:r>
      <w:r w:rsidR="007036ED">
        <w:rPr>
          <w:szCs w:val="24"/>
        </w:rPr>
        <w:t>первого</w:t>
      </w:r>
      <w:r w:rsidRPr="005E0A60">
        <w:rPr>
          <w:szCs w:val="24"/>
        </w:rPr>
        <w:t xml:space="preserve"> квартала года, в который производится </w:t>
      </w:r>
      <w:r w:rsidR="00CA2377">
        <w:rPr>
          <w:szCs w:val="24"/>
        </w:rPr>
        <w:t>ее</w:t>
      </w:r>
      <w:r w:rsidRPr="005E0A60">
        <w:rPr>
          <w:szCs w:val="24"/>
        </w:rPr>
        <w:t xml:space="preserve"> поставка.</w:t>
      </w:r>
    </w:p>
    <w:p w:rsidR="00AC31A0" w:rsidRPr="00B85AF2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85AF2">
        <w:rPr>
          <w:szCs w:val="24"/>
        </w:rPr>
        <w:t>4.</w:t>
      </w:r>
      <w:r w:rsidR="00CA2377">
        <w:rPr>
          <w:szCs w:val="24"/>
        </w:rPr>
        <w:t>5</w:t>
      </w:r>
      <w:r w:rsidRPr="00B85AF2">
        <w:rPr>
          <w:szCs w:val="24"/>
        </w:rPr>
        <w:t xml:space="preserve">. В комплект поставки </w:t>
      </w:r>
      <w:r w:rsidR="002A3E06" w:rsidRPr="00A05AE2">
        <w:rPr>
          <w:szCs w:val="24"/>
        </w:rPr>
        <w:t>инвентаря, хоз</w:t>
      </w:r>
      <w:r w:rsidR="00493B71" w:rsidRPr="00493B71">
        <w:rPr>
          <w:szCs w:val="24"/>
        </w:rPr>
        <w:t xml:space="preserve"> </w:t>
      </w:r>
      <w:r w:rsidR="002A3E06" w:rsidRPr="00A05AE2">
        <w:rPr>
          <w:szCs w:val="24"/>
        </w:rPr>
        <w:t>товаров</w:t>
      </w:r>
      <w:r w:rsidR="002A3E06" w:rsidRPr="00534713">
        <w:rPr>
          <w:szCs w:val="24"/>
        </w:rPr>
        <w:t xml:space="preserve"> </w:t>
      </w:r>
      <w:r w:rsidRPr="00B85AF2">
        <w:rPr>
          <w:szCs w:val="24"/>
        </w:rPr>
        <w:t xml:space="preserve">должно входить: </w:t>
      </w:r>
    </w:p>
    <w:p w:rsidR="00AC31A0" w:rsidRPr="006B3CE7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B3CE7">
        <w:rPr>
          <w:szCs w:val="24"/>
        </w:rPr>
        <w:t xml:space="preserve">- </w:t>
      </w:r>
      <w:r w:rsidR="007D2840">
        <w:rPr>
          <w:szCs w:val="24"/>
        </w:rPr>
        <w:t xml:space="preserve">партия </w:t>
      </w:r>
      <w:r w:rsidR="002D2B0F" w:rsidRPr="00025289">
        <w:rPr>
          <w:szCs w:val="24"/>
        </w:rPr>
        <w:t>электроизоляционны</w:t>
      </w:r>
      <w:r w:rsidR="002D2B0F">
        <w:rPr>
          <w:szCs w:val="24"/>
        </w:rPr>
        <w:t xml:space="preserve">х </w:t>
      </w:r>
      <w:r w:rsidR="002D2B0F" w:rsidRPr="00025289">
        <w:rPr>
          <w:szCs w:val="24"/>
        </w:rPr>
        <w:t>материал</w:t>
      </w:r>
      <w:r w:rsidR="002D2B0F">
        <w:rPr>
          <w:szCs w:val="24"/>
        </w:rPr>
        <w:t>ов</w:t>
      </w:r>
      <w:r w:rsidR="002D2B0F" w:rsidRPr="006B3CE7">
        <w:rPr>
          <w:szCs w:val="24"/>
        </w:rPr>
        <w:t xml:space="preserve"> </w:t>
      </w:r>
      <w:r w:rsidRPr="006B3CE7">
        <w:rPr>
          <w:szCs w:val="24"/>
        </w:rPr>
        <w:t>конкретного типа;</w:t>
      </w:r>
    </w:p>
    <w:p w:rsidR="00AC31A0" w:rsidRPr="006B3CE7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B3CE7">
        <w:rPr>
          <w:szCs w:val="24"/>
        </w:rPr>
        <w:t xml:space="preserve">- паспорт </w:t>
      </w:r>
      <w:r w:rsidR="007D2840">
        <w:rPr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CA2377">
        <w:rPr>
          <w:sz w:val="24"/>
          <w:szCs w:val="24"/>
        </w:rPr>
        <w:t xml:space="preserve">ую </w:t>
      </w:r>
      <w:r w:rsidR="002D2B0F" w:rsidRPr="00025289">
        <w:rPr>
          <w:sz w:val="24"/>
          <w:szCs w:val="24"/>
        </w:rPr>
        <w:t>электроизоляционны</w:t>
      </w:r>
      <w:r w:rsidR="002D2B0F">
        <w:rPr>
          <w:sz w:val="24"/>
          <w:szCs w:val="24"/>
        </w:rPr>
        <w:t xml:space="preserve">х </w:t>
      </w:r>
      <w:r w:rsidR="002D2B0F" w:rsidRPr="00025289">
        <w:rPr>
          <w:sz w:val="24"/>
          <w:szCs w:val="24"/>
        </w:rPr>
        <w:t>материал</w:t>
      </w:r>
      <w:r w:rsidR="002D2B0F">
        <w:rPr>
          <w:sz w:val="24"/>
          <w:szCs w:val="24"/>
        </w:rPr>
        <w:t>ов</w:t>
      </w:r>
      <w:r w:rsidR="002D2B0F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832930">
        <w:rPr>
          <w:sz w:val="24"/>
          <w:szCs w:val="24"/>
        </w:rPr>
        <w:t>12</w:t>
      </w:r>
      <w:r w:rsidRPr="00F6623F">
        <w:rPr>
          <w:sz w:val="24"/>
          <w:szCs w:val="24"/>
        </w:rPr>
        <w:t xml:space="preserve"> месяцев</w:t>
      </w:r>
      <w:r w:rsidR="00F456C6">
        <w:rPr>
          <w:sz w:val="24"/>
          <w:szCs w:val="24"/>
        </w:rPr>
        <w:t xml:space="preserve"> со дня ее изготовления</w:t>
      </w:r>
      <w:r w:rsidRPr="00612811">
        <w:rPr>
          <w:sz w:val="24"/>
          <w:szCs w:val="24"/>
        </w:rPr>
        <w:t>. Поставщик должен за свой счет и сроки, согласованные с Заказ</w:t>
      </w:r>
      <w:r w:rsidR="00310587">
        <w:rPr>
          <w:sz w:val="24"/>
          <w:szCs w:val="24"/>
        </w:rPr>
        <w:t>чиком,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5B67C3">
        <w:rPr>
          <w:sz w:val="24"/>
          <w:szCs w:val="24"/>
        </w:rPr>
        <w:t>значительного ухудшения характеристик</w:t>
      </w:r>
      <w:r w:rsidRPr="00612811">
        <w:rPr>
          <w:sz w:val="24"/>
          <w:szCs w:val="24"/>
        </w:rPr>
        <w:t xml:space="preserve"> </w:t>
      </w:r>
      <w:r w:rsidR="002D2B0F" w:rsidRPr="00025289">
        <w:rPr>
          <w:sz w:val="24"/>
          <w:szCs w:val="24"/>
        </w:rPr>
        <w:t>электроизоляционны</w:t>
      </w:r>
      <w:r w:rsidR="002D2B0F">
        <w:rPr>
          <w:sz w:val="24"/>
          <w:szCs w:val="24"/>
        </w:rPr>
        <w:t xml:space="preserve">х </w:t>
      </w:r>
      <w:r w:rsidR="002D2B0F" w:rsidRPr="00025289">
        <w:rPr>
          <w:sz w:val="24"/>
          <w:szCs w:val="24"/>
        </w:rPr>
        <w:t>материал</w:t>
      </w:r>
      <w:r w:rsidR="002D2B0F">
        <w:rPr>
          <w:sz w:val="24"/>
          <w:szCs w:val="24"/>
        </w:rPr>
        <w:t>ов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1D5CD8" w:rsidRDefault="001D5CD8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D5CD8" w:rsidRDefault="001D5CD8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D5CD8" w:rsidRDefault="001D5CD8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D2B0F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Pr="00025289">
        <w:rPr>
          <w:sz w:val="24"/>
          <w:szCs w:val="24"/>
        </w:rPr>
        <w:t>лектроизоляционны</w:t>
      </w:r>
      <w:r>
        <w:rPr>
          <w:sz w:val="24"/>
          <w:szCs w:val="24"/>
        </w:rPr>
        <w:t xml:space="preserve">е </w:t>
      </w:r>
      <w:r w:rsidRPr="00025289">
        <w:rPr>
          <w:sz w:val="24"/>
          <w:szCs w:val="24"/>
        </w:rPr>
        <w:t>материал</w:t>
      </w:r>
      <w:r>
        <w:rPr>
          <w:sz w:val="24"/>
          <w:szCs w:val="24"/>
        </w:rPr>
        <w:t xml:space="preserve">ы </w:t>
      </w:r>
      <w:r w:rsidR="00DD2421">
        <w:rPr>
          <w:sz w:val="24"/>
          <w:szCs w:val="24"/>
        </w:rPr>
        <w:t>должн</w:t>
      </w:r>
      <w:r w:rsidR="00CA2377">
        <w:rPr>
          <w:sz w:val="24"/>
          <w:szCs w:val="24"/>
        </w:rPr>
        <w:t>а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>в тече</w:t>
      </w:r>
      <w:r w:rsidR="00832930">
        <w:rPr>
          <w:sz w:val="24"/>
          <w:szCs w:val="24"/>
        </w:rPr>
        <w:t>ние установленного срока службы</w:t>
      </w:r>
      <w:r w:rsidR="00612811" w:rsidRPr="00612811">
        <w:rPr>
          <w:sz w:val="24"/>
          <w:szCs w:val="24"/>
        </w:rPr>
        <w:t xml:space="preserve">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</w:t>
      </w:r>
      <w:r w:rsidR="00612811" w:rsidRPr="003415EF">
        <w:rPr>
          <w:sz w:val="24"/>
          <w:szCs w:val="24"/>
        </w:rPr>
        <w:t xml:space="preserve">менее </w:t>
      </w:r>
      <w:r w:rsidR="0083624E" w:rsidRPr="003415EF">
        <w:rPr>
          <w:sz w:val="24"/>
          <w:szCs w:val="24"/>
        </w:rPr>
        <w:t>5</w:t>
      </w:r>
      <w:r w:rsidR="00612811" w:rsidRPr="006B3CE7">
        <w:rPr>
          <w:sz w:val="24"/>
          <w:szCs w:val="24"/>
        </w:rPr>
        <w:t xml:space="preserve"> л</w:t>
      </w:r>
      <w:r w:rsidR="00612811" w:rsidRPr="00814026">
        <w:rPr>
          <w:sz w:val="24"/>
          <w:szCs w:val="24"/>
        </w:rPr>
        <w:t>ет</w:t>
      </w:r>
      <w:r w:rsidR="003415EF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 xml:space="preserve">остав технической и </w:t>
      </w:r>
      <w:r w:rsidR="00C46964" w:rsidRPr="004D4E32">
        <w:rPr>
          <w:b/>
          <w:bCs/>
          <w:sz w:val="26"/>
          <w:szCs w:val="26"/>
        </w:rPr>
        <w:t>эксплуатационной документации</w:t>
      </w:r>
      <w:r w:rsidR="00612811" w:rsidRPr="004D4E32">
        <w:rPr>
          <w:b/>
          <w:bCs/>
          <w:sz w:val="26"/>
          <w:szCs w:val="26"/>
        </w:rPr>
        <w:t>.</w:t>
      </w:r>
    </w:p>
    <w:p w:rsidR="00145642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E3460">
        <w:rPr>
          <w:sz w:val="24"/>
          <w:szCs w:val="24"/>
        </w:rPr>
        <w:t xml:space="preserve">Маркировка </w:t>
      </w:r>
      <w:r w:rsidR="005B67C3">
        <w:rPr>
          <w:sz w:val="24"/>
          <w:szCs w:val="24"/>
        </w:rPr>
        <w:t xml:space="preserve">тары для </w:t>
      </w:r>
      <w:r w:rsidR="002D2B0F" w:rsidRPr="00025289">
        <w:rPr>
          <w:sz w:val="24"/>
          <w:szCs w:val="24"/>
        </w:rPr>
        <w:t>электроизоляционны</w:t>
      </w:r>
      <w:r w:rsidR="002D2B0F">
        <w:rPr>
          <w:sz w:val="24"/>
          <w:szCs w:val="24"/>
        </w:rPr>
        <w:t xml:space="preserve">х </w:t>
      </w:r>
      <w:r w:rsidR="002D2B0F" w:rsidRPr="00025289">
        <w:rPr>
          <w:sz w:val="24"/>
          <w:szCs w:val="24"/>
        </w:rPr>
        <w:t>материал</w:t>
      </w:r>
      <w:r w:rsidR="002D2B0F">
        <w:rPr>
          <w:sz w:val="24"/>
          <w:szCs w:val="24"/>
        </w:rPr>
        <w:t>ов</w:t>
      </w:r>
      <w:r w:rsidR="002D2B0F" w:rsidRPr="006E3460">
        <w:rPr>
          <w:sz w:val="24"/>
          <w:szCs w:val="24"/>
        </w:rPr>
        <w:t xml:space="preserve"> </w:t>
      </w:r>
      <w:r w:rsidR="00BC5975" w:rsidRPr="006E3460">
        <w:rPr>
          <w:sz w:val="24"/>
          <w:szCs w:val="24"/>
        </w:rPr>
        <w:t xml:space="preserve">должна соответствовать требованиям </w:t>
      </w:r>
      <w:r w:rsidR="00BC5975" w:rsidRPr="007861CE">
        <w:rPr>
          <w:sz w:val="24"/>
          <w:szCs w:val="24"/>
        </w:rPr>
        <w:t xml:space="preserve">ГОСТ </w:t>
      </w:r>
      <w:r w:rsidR="002132A8">
        <w:rPr>
          <w:sz w:val="24"/>
          <w:szCs w:val="24"/>
        </w:rPr>
        <w:t>9980.4-86</w:t>
      </w:r>
      <w:r w:rsidR="00930A14">
        <w:rPr>
          <w:sz w:val="24"/>
          <w:szCs w:val="24"/>
        </w:rPr>
        <w:t xml:space="preserve">, </w:t>
      </w:r>
      <w:r w:rsidR="00930A14">
        <w:rPr>
          <w:color w:val="000000"/>
          <w:sz w:val="24"/>
          <w:szCs w:val="24"/>
        </w:rPr>
        <w:t xml:space="preserve">ГОСТ </w:t>
      </w:r>
      <w:r w:rsidR="00930A14" w:rsidRPr="00E26E20">
        <w:rPr>
          <w:sz w:val="24"/>
          <w:szCs w:val="24"/>
        </w:rPr>
        <w:t xml:space="preserve">и </w:t>
      </w:r>
      <w:r w:rsidR="00930A14" w:rsidRPr="00A850B4">
        <w:rPr>
          <w:sz w:val="24"/>
          <w:szCs w:val="24"/>
        </w:rPr>
        <w:t xml:space="preserve">технических условий для </w:t>
      </w:r>
      <w:r w:rsidR="002D2B0F" w:rsidRPr="00025289">
        <w:rPr>
          <w:sz w:val="24"/>
          <w:szCs w:val="24"/>
        </w:rPr>
        <w:t>электроизоляционны</w:t>
      </w:r>
      <w:r w:rsidR="002D2B0F">
        <w:rPr>
          <w:sz w:val="24"/>
          <w:szCs w:val="24"/>
        </w:rPr>
        <w:t xml:space="preserve">х </w:t>
      </w:r>
      <w:r w:rsidR="002D2B0F" w:rsidRPr="00025289">
        <w:rPr>
          <w:sz w:val="24"/>
          <w:szCs w:val="24"/>
        </w:rPr>
        <w:t>материал</w:t>
      </w:r>
      <w:r w:rsidR="002D2B0F">
        <w:rPr>
          <w:sz w:val="24"/>
          <w:szCs w:val="24"/>
        </w:rPr>
        <w:t>ов</w:t>
      </w:r>
      <w:r w:rsidR="002D2B0F" w:rsidRPr="00A850B4">
        <w:rPr>
          <w:sz w:val="24"/>
          <w:szCs w:val="24"/>
        </w:rPr>
        <w:t xml:space="preserve"> </w:t>
      </w:r>
      <w:r w:rsidR="00930A14" w:rsidRPr="00A850B4">
        <w:rPr>
          <w:sz w:val="24"/>
          <w:szCs w:val="24"/>
        </w:rPr>
        <w:t>конкретных марок</w:t>
      </w:r>
      <w:r w:rsidR="00BC5975" w:rsidRPr="006E3460">
        <w:rPr>
          <w:sz w:val="24"/>
          <w:szCs w:val="24"/>
        </w:rPr>
        <w:t>.</w:t>
      </w:r>
      <w:r w:rsidR="00BC5975" w:rsidRPr="00145642">
        <w:rPr>
          <w:sz w:val="24"/>
          <w:szCs w:val="24"/>
        </w:rPr>
        <w:t xml:space="preserve"> 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t xml:space="preserve">По всем видам </w:t>
      </w:r>
      <w:r w:rsidR="002D2B0F" w:rsidRPr="00025289">
        <w:rPr>
          <w:sz w:val="24"/>
          <w:szCs w:val="24"/>
        </w:rPr>
        <w:t>электроизоляционны</w:t>
      </w:r>
      <w:r w:rsidR="002D2B0F">
        <w:rPr>
          <w:sz w:val="24"/>
          <w:szCs w:val="24"/>
        </w:rPr>
        <w:t xml:space="preserve">х </w:t>
      </w:r>
      <w:r w:rsidR="002D2B0F" w:rsidRPr="00025289">
        <w:rPr>
          <w:sz w:val="24"/>
          <w:szCs w:val="24"/>
        </w:rPr>
        <w:t>материал</w:t>
      </w:r>
      <w:r w:rsidR="002D2B0F">
        <w:rPr>
          <w:sz w:val="24"/>
          <w:szCs w:val="24"/>
        </w:rPr>
        <w:t>ов</w:t>
      </w:r>
      <w:r w:rsidR="002D2B0F" w:rsidRPr="007E4090">
        <w:rPr>
          <w:sz w:val="24"/>
          <w:szCs w:val="24"/>
        </w:rPr>
        <w:t xml:space="preserve"> </w:t>
      </w:r>
      <w:r w:rsidRPr="007E4090">
        <w:rPr>
          <w:sz w:val="24"/>
          <w:szCs w:val="24"/>
        </w:rPr>
        <w:t xml:space="preserve">Поставщик должен предоставить полный комплект технической и </w:t>
      </w:r>
      <w:r w:rsidR="00C46964" w:rsidRPr="007E4090">
        <w:rPr>
          <w:sz w:val="24"/>
          <w:szCs w:val="24"/>
        </w:rPr>
        <w:t>эксплуатационной документации</w:t>
      </w:r>
      <w:r w:rsidRPr="007E4090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</w:t>
      </w:r>
      <w:r w:rsidR="007B0386" w:rsidRPr="007E4090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. </w:t>
      </w: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64478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E35016" w:rsidRPr="00025289">
        <w:rPr>
          <w:sz w:val="24"/>
          <w:szCs w:val="24"/>
        </w:rPr>
        <w:t>электроизоляционны</w:t>
      </w:r>
      <w:r w:rsidR="00E35016">
        <w:rPr>
          <w:sz w:val="24"/>
          <w:szCs w:val="24"/>
        </w:rPr>
        <w:t xml:space="preserve">х </w:t>
      </w:r>
      <w:r w:rsidR="00E35016" w:rsidRPr="00025289">
        <w:rPr>
          <w:sz w:val="24"/>
          <w:szCs w:val="24"/>
        </w:rPr>
        <w:t>материал</w:t>
      </w:r>
      <w:r w:rsidR="00E35016">
        <w:rPr>
          <w:sz w:val="24"/>
          <w:szCs w:val="24"/>
        </w:rPr>
        <w:t>ов</w:t>
      </w:r>
      <w:r>
        <w:rPr>
          <w:sz w:val="24"/>
          <w:szCs w:val="24"/>
        </w:rPr>
        <w:t>, входящ</w:t>
      </w:r>
      <w:r w:rsidR="00054CC8">
        <w:rPr>
          <w:sz w:val="24"/>
          <w:szCs w:val="24"/>
        </w:rPr>
        <w:t>е</w:t>
      </w:r>
      <w:r w:rsidR="00C02A24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>, утвержденно</w:t>
      </w:r>
      <w:r w:rsidR="00F704D2">
        <w:rPr>
          <w:sz w:val="24"/>
          <w:szCs w:val="24"/>
        </w:rPr>
        <w:t>му</w:t>
      </w:r>
      <w:r w:rsidRPr="00612811">
        <w:rPr>
          <w:sz w:val="24"/>
          <w:szCs w:val="24"/>
        </w:rPr>
        <w:t xml:space="preserve"> Заказчиком.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E35016" w:rsidRPr="00025289">
        <w:rPr>
          <w:sz w:val="24"/>
          <w:szCs w:val="24"/>
        </w:rPr>
        <w:t>электроизоляционны</w:t>
      </w:r>
      <w:r w:rsidR="00E35016">
        <w:rPr>
          <w:sz w:val="24"/>
          <w:szCs w:val="24"/>
        </w:rPr>
        <w:t xml:space="preserve">х </w:t>
      </w:r>
      <w:r w:rsidR="00E35016" w:rsidRPr="00025289">
        <w:rPr>
          <w:sz w:val="24"/>
          <w:szCs w:val="24"/>
        </w:rPr>
        <w:t>материал</w:t>
      </w:r>
      <w:r w:rsidR="00E35016">
        <w:rPr>
          <w:sz w:val="24"/>
          <w:szCs w:val="24"/>
        </w:rPr>
        <w:t>ов</w:t>
      </w:r>
      <w:r w:rsidR="00B241A8" w:rsidRPr="00612811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>возможн</w:t>
      </w:r>
      <w:r w:rsidR="008D23D0">
        <w:rPr>
          <w:sz w:val="24"/>
          <w:szCs w:val="24"/>
        </w:rPr>
        <w:t xml:space="preserve">о </w:t>
      </w:r>
      <w:r w:rsidR="00612811" w:rsidRPr="00612811">
        <w:rPr>
          <w:sz w:val="24"/>
          <w:szCs w:val="24"/>
        </w:rPr>
        <w:t xml:space="preserve">по решению ЦКК </w:t>
      </w:r>
      <w:r w:rsidR="00B35E0A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</w:t>
      </w:r>
      <w:r w:rsidR="001D5CD8">
        <w:rPr>
          <w:sz w:val="24"/>
          <w:szCs w:val="24"/>
        </w:rPr>
        <w:t>Россети Центр</w:t>
      </w:r>
      <w:r w:rsidR="00612811" w:rsidRPr="00612811">
        <w:rPr>
          <w:sz w:val="24"/>
          <w:szCs w:val="24"/>
        </w:rPr>
        <w:t xml:space="preserve">». </w:t>
      </w:r>
    </w:p>
    <w:p w:rsidR="00F64478" w:rsidRPr="005E0A60" w:rsidRDefault="00F64478" w:rsidP="00F64478">
      <w:pPr>
        <w:spacing w:line="276" w:lineRule="auto"/>
        <w:ind w:firstLine="708"/>
        <w:rPr>
          <w:sz w:val="24"/>
          <w:szCs w:val="24"/>
        </w:rPr>
      </w:pPr>
      <w:r w:rsidRPr="005E0A60">
        <w:rPr>
          <w:sz w:val="24"/>
          <w:szCs w:val="24"/>
        </w:rPr>
        <w:t>Заказчик имеет право в одностороннем порядке скорректировать объем поставляем</w:t>
      </w:r>
      <w:r w:rsidR="00054CC8">
        <w:rPr>
          <w:sz w:val="24"/>
          <w:szCs w:val="24"/>
        </w:rPr>
        <w:t>о</w:t>
      </w:r>
      <w:r w:rsidR="00C02A24">
        <w:rPr>
          <w:sz w:val="24"/>
          <w:szCs w:val="24"/>
        </w:rPr>
        <w:t>й</w:t>
      </w:r>
      <w:r w:rsidRPr="005E0A60">
        <w:rPr>
          <w:sz w:val="24"/>
          <w:szCs w:val="24"/>
        </w:rPr>
        <w:t xml:space="preserve"> по договору </w:t>
      </w:r>
      <w:r w:rsidR="00E35016" w:rsidRPr="00025289">
        <w:rPr>
          <w:sz w:val="24"/>
          <w:szCs w:val="24"/>
        </w:rPr>
        <w:t>электроизоляционны</w:t>
      </w:r>
      <w:r w:rsidR="00E35016">
        <w:rPr>
          <w:sz w:val="24"/>
          <w:szCs w:val="24"/>
        </w:rPr>
        <w:t xml:space="preserve">х </w:t>
      </w:r>
      <w:r w:rsidR="00E35016" w:rsidRPr="00025289">
        <w:rPr>
          <w:sz w:val="24"/>
          <w:szCs w:val="24"/>
        </w:rPr>
        <w:t>материал</w:t>
      </w:r>
      <w:r w:rsidR="00E35016">
        <w:rPr>
          <w:sz w:val="24"/>
          <w:szCs w:val="24"/>
        </w:rPr>
        <w:t>ов</w:t>
      </w:r>
      <w:r w:rsidRPr="005E0A60">
        <w:rPr>
          <w:sz w:val="24"/>
          <w:szCs w:val="24"/>
        </w:rPr>
        <w:t xml:space="preserve">, направив поставщику соответствующее письменное уведомление. В уведомлении указывается объем скорректированных договорных обязательств и дата вступления в силу такого уведомления. </w:t>
      </w:r>
    </w:p>
    <w:p w:rsidR="004F4E9E" w:rsidRPr="00612811" w:rsidRDefault="004F4E9E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E35016" w:rsidRPr="00025289">
        <w:rPr>
          <w:sz w:val="24"/>
          <w:szCs w:val="24"/>
        </w:rPr>
        <w:t>электроизоляционны</w:t>
      </w:r>
      <w:r w:rsidR="00E35016">
        <w:rPr>
          <w:sz w:val="24"/>
          <w:szCs w:val="24"/>
        </w:rPr>
        <w:t xml:space="preserve">х </w:t>
      </w:r>
      <w:r w:rsidR="00E35016" w:rsidRPr="00025289">
        <w:rPr>
          <w:sz w:val="24"/>
          <w:szCs w:val="24"/>
        </w:rPr>
        <w:t>материал</w:t>
      </w:r>
      <w:r w:rsidR="00E35016">
        <w:rPr>
          <w:sz w:val="24"/>
          <w:szCs w:val="24"/>
        </w:rPr>
        <w:t>ов</w:t>
      </w:r>
      <w:r w:rsidRPr="00612811">
        <w:rPr>
          <w:sz w:val="24"/>
          <w:szCs w:val="24"/>
        </w:rPr>
        <w:t xml:space="preserve"> 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4F5C65" w:rsidRPr="004F5C65" w:rsidRDefault="004F5C65" w:rsidP="004F5C65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E35016" w:rsidRPr="00025289">
        <w:rPr>
          <w:sz w:val="24"/>
          <w:szCs w:val="24"/>
        </w:rPr>
        <w:t>электроизоляционны</w:t>
      </w:r>
      <w:r w:rsidR="00E35016">
        <w:rPr>
          <w:sz w:val="24"/>
          <w:szCs w:val="24"/>
        </w:rPr>
        <w:t xml:space="preserve">х </w:t>
      </w:r>
      <w:r w:rsidR="00E35016" w:rsidRPr="00025289">
        <w:rPr>
          <w:sz w:val="24"/>
          <w:szCs w:val="24"/>
        </w:rPr>
        <w:t>материал</w:t>
      </w:r>
      <w:r w:rsidR="00E35016">
        <w:rPr>
          <w:sz w:val="24"/>
          <w:szCs w:val="24"/>
        </w:rPr>
        <w:t>ов</w:t>
      </w:r>
      <w:r w:rsidR="00F64478">
        <w:rPr>
          <w:sz w:val="24"/>
          <w:szCs w:val="24"/>
        </w:rPr>
        <w:t>.</w:t>
      </w:r>
    </w:p>
    <w:p w:rsidR="004F5C65" w:rsidRPr="004F5C65" w:rsidRDefault="004F5C65" w:rsidP="004F5C65">
      <w:pPr>
        <w:ind w:firstLine="0"/>
        <w:rPr>
          <w:sz w:val="24"/>
          <w:szCs w:val="24"/>
        </w:rPr>
      </w:pPr>
      <w:r w:rsidRPr="004F5C65">
        <w:rPr>
          <w:sz w:val="24"/>
          <w:szCs w:val="24"/>
        </w:rPr>
        <w:t xml:space="preserve"> </w:t>
      </w:r>
      <w:r w:rsidRPr="004F5C65">
        <w:rPr>
          <w:sz w:val="24"/>
          <w:szCs w:val="24"/>
        </w:rPr>
        <w:tab/>
        <w:t xml:space="preserve">Выбор завода изготовителя </w:t>
      </w:r>
      <w:r w:rsidR="00BB6EA4">
        <w:rPr>
          <w:sz w:val="24"/>
          <w:szCs w:val="24"/>
        </w:rPr>
        <w:t>производится по согласованию с З</w:t>
      </w:r>
      <w:r w:rsidRPr="004F5C65">
        <w:rPr>
          <w:sz w:val="24"/>
          <w:szCs w:val="24"/>
        </w:rPr>
        <w:t>аказчиком.</w:t>
      </w:r>
    </w:p>
    <w:p w:rsidR="009011C0" w:rsidRPr="00612811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E35016" w:rsidRPr="00025289">
        <w:rPr>
          <w:szCs w:val="24"/>
        </w:rPr>
        <w:t>электроизоляционны</w:t>
      </w:r>
      <w:r w:rsidR="00E35016">
        <w:rPr>
          <w:szCs w:val="24"/>
        </w:rPr>
        <w:t xml:space="preserve">х </w:t>
      </w:r>
      <w:r w:rsidR="00E35016" w:rsidRPr="00025289">
        <w:rPr>
          <w:szCs w:val="24"/>
        </w:rPr>
        <w:t>материал</w:t>
      </w:r>
      <w:r w:rsidR="00E35016">
        <w:rPr>
          <w:szCs w:val="24"/>
        </w:rPr>
        <w:t xml:space="preserve">ов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B35E0A">
        <w:rPr>
          <w:szCs w:val="24"/>
        </w:rPr>
        <w:t>П</w:t>
      </w:r>
      <w:r w:rsidR="00612811" w:rsidRPr="00612811">
        <w:rPr>
          <w:szCs w:val="24"/>
        </w:rPr>
        <w:t>АО «</w:t>
      </w:r>
      <w:r w:rsidR="001D5CD8">
        <w:rPr>
          <w:szCs w:val="24"/>
        </w:rPr>
        <w:t>Россети Центр</w:t>
      </w:r>
      <w:r w:rsidR="00612811" w:rsidRPr="00612811">
        <w:rPr>
          <w:szCs w:val="24"/>
        </w:rPr>
        <w:t xml:space="preserve">» и ответственными представителями Поставщика при получении </w:t>
      </w:r>
      <w:r w:rsidR="00054CC8">
        <w:rPr>
          <w:szCs w:val="24"/>
        </w:rPr>
        <w:t>его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93148D" w:rsidRDefault="0093148D" w:rsidP="00451C4D">
      <w:pPr>
        <w:rPr>
          <w:sz w:val="26"/>
          <w:szCs w:val="26"/>
        </w:rPr>
      </w:pPr>
    </w:p>
    <w:p w:rsidR="00B35E0A" w:rsidRPr="002A3E06" w:rsidRDefault="002A3E06" w:rsidP="00B35E0A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35E0A" w:rsidRPr="002A3E06">
        <w:rPr>
          <w:b/>
          <w:sz w:val="28"/>
          <w:szCs w:val="28"/>
        </w:rPr>
        <w:t>Н</w:t>
      </w:r>
      <w:r w:rsidR="00B35E0A">
        <w:rPr>
          <w:b/>
          <w:sz w:val="28"/>
          <w:szCs w:val="28"/>
        </w:rPr>
        <w:t>а</w:t>
      </w:r>
      <w:r w:rsidR="00B35E0A" w:rsidRPr="002A3E06">
        <w:rPr>
          <w:b/>
          <w:sz w:val="28"/>
          <w:szCs w:val="28"/>
        </w:rPr>
        <w:t>чальник ОМиКЭ</w:t>
      </w:r>
    </w:p>
    <w:p w:rsidR="00B35E0A" w:rsidRPr="00F95D63" w:rsidRDefault="00B35E0A" w:rsidP="00B35E0A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2A3E06">
        <w:rPr>
          <w:b/>
          <w:sz w:val="28"/>
          <w:szCs w:val="28"/>
        </w:rPr>
        <w:t>– главный метролог</w:t>
      </w:r>
      <w:r w:rsidRPr="002A3E06">
        <w:rPr>
          <w:b/>
          <w:sz w:val="28"/>
          <w:szCs w:val="28"/>
        </w:rPr>
        <w:tab/>
      </w:r>
      <w:r w:rsidRPr="002A3E06">
        <w:rPr>
          <w:b/>
          <w:sz w:val="28"/>
          <w:szCs w:val="28"/>
        </w:rPr>
        <w:tab/>
      </w:r>
      <w:r w:rsidRPr="002A3E06">
        <w:rPr>
          <w:b/>
          <w:sz w:val="28"/>
          <w:szCs w:val="28"/>
        </w:rPr>
        <w:tab/>
      </w:r>
      <w:r w:rsidRPr="002A3E06">
        <w:rPr>
          <w:b/>
          <w:sz w:val="28"/>
          <w:szCs w:val="28"/>
        </w:rPr>
        <w:tab/>
      </w:r>
      <w:r w:rsidRPr="002A3E06">
        <w:rPr>
          <w:b/>
          <w:sz w:val="28"/>
          <w:szCs w:val="28"/>
        </w:rPr>
        <w:tab/>
      </w:r>
      <w:r w:rsidRPr="002A3E06">
        <w:rPr>
          <w:b/>
          <w:sz w:val="28"/>
          <w:szCs w:val="28"/>
        </w:rPr>
        <w:tab/>
      </w:r>
      <w:r w:rsidRPr="002A3E06">
        <w:rPr>
          <w:b/>
          <w:sz w:val="28"/>
          <w:szCs w:val="28"/>
        </w:rPr>
        <w:tab/>
        <w:t>М.В. Рощупкин</w:t>
      </w:r>
    </w:p>
    <w:p w:rsidR="00B35E0A" w:rsidRDefault="00B35E0A" w:rsidP="00B35E0A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93148D" w:rsidRDefault="0093148D" w:rsidP="0093148D">
      <w:pPr>
        <w:ind w:firstLine="0"/>
        <w:rPr>
          <w:b/>
          <w:sz w:val="28"/>
          <w:szCs w:val="28"/>
        </w:rPr>
      </w:pPr>
    </w:p>
    <w:p w:rsidR="002F2229" w:rsidRDefault="002F2229" w:rsidP="0093148D">
      <w:pPr>
        <w:ind w:firstLine="0"/>
        <w:rPr>
          <w:b/>
          <w:sz w:val="28"/>
          <w:szCs w:val="28"/>
        </w:rPr>
      </w:pPr>
    </w:p>
    <w:p w:rsidR="002F2229" w:rsidRDefault="002F2229" w:rsidP="0093148D">
      <w:pPr>
        <w:ind w:firstLine="0"/>
        <w:rPr>
          <w:b/>
          <w:sz w:val="28"/>
          <w:szCs w:val="28"/>
        </w:rPr>
      </w:pPr>
    </w:p>
    <w:p w:rsidR="002F2229" w:rsidRDefault="002F2229" w:rsidP="0093148D">
      <w:pPr>
        <w:ind w:firstLine="0"/>
        <w:rPr>
          <w:b/>
          <w:sz w:val="28"/>
          <w:szCs w:val="28"/>
        </w:rPr>
      </w:pPr>
    </w:p>
    <w:p w:rsidR="002F2229" w:rsidRDefault="002F2229" w:rsidP="0093148D">
      <w:pPr>
        <w:ind w:firstLine="0"/>
        <w:rPr>
          <w:b/>
          <w:sz w:val="28"/>
          <w:szCs w:val="28"/>
        </w:rPr>
      </w:pPr>
    </w:p>
    <w:p w:rsidR="001634BB" w:rsidRDefault="001634BB" w:rsidP="001634BB">
      <w:pPr>
        <w:ind w:firstLine="0"/>
        <w:jc w:val="left"/>
        <w:rPr>
          <w:color w:val="000000"/>
          <w:sz w:val="24"/>
          <w:szCs w:val="24"/>
        </w:rPr>
        <w:sectPr w:rsidR="001634BB" w:rsidSect="00F64478">
          <w:headerReference w:type="even" r:id="rId8"/>
          <w:pgSz w:w="12240" w:h="15840" w:code="1"/>
          <w:pgMar w:top="709" w:right="567" w:bottom="426" w:left="1134" w:header="720" w:footer="720" w:gutter="0"/>
          <w:cols w:space="720"/>
          <w:titlePg/>
        </w:sectPr>
      </w:pPr>
      <w:bookmarkStart w:id="2" w:name="RANGE!A1:J6"/>
      <w:bookmarkEnd w:id="2"/>
    </w:p>
    <w:tbl>
      <w:tblPr>
        <w:tblW w:w="14829" w:type="dxa"/>
        <w:jc w:val="center"/>
        <w:tblLook w:val="04A0" w:firstRow="1" w:lastRow="0" w:firstColumn="1" w:lastColumn="0" w:noHBand="0" w:noVBand="1"/>
      </w:tblPr>
      <w:tblGrid>
        <w:gridCol w:w="574"/>
        <w:gridCol w:w="1715"/>
        <w:gridCol w:w="1667"/>
        <w:gridCol w:w="2161"/>
        <w:gridCol w:w="703"/>
        <w:gridCol w:w="851"/>
        <w:gridCol w:w="1731"/>
        <w:gridCol w:w="1168"/>
        <w:gridCol w:w="1580"/>
        <w:gridCol w:w="2680"/>
      </w:tblGrid>
      <w:tr w:rsidR="001634BB" w:rsidRPr="001634BB" w:rsidTr="006E3A84">
        <w:trPr>
          <w:trHeight w:val="300"/>
          <w:jc w:val="center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902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 xml:space="preserve">Приложение к ТЗ на поставку </w:t>
            </w:r>
            <w:r w:rsidR="006C0902">
              <w:rPr>
                <w:color w:val="000000"/>
                <w:sz w:val="24"/>
                <w:szCs w:val="24"/>
              </w:rPr>
              <w:t>Электроизоляционных материалов.</w:t>
            </w:r>
          </w:p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 xml:space="preserve">Лот № 402A </w:t>
            </w:r>
          </w:p>
        </w:tc>
      </w:tr>
      <w:tr w:rsidR="001634BB" w:rsidRPr="001634BB" w:rsidTr="006E3A84">
        <w:trPr>
          <w:trHeight w:val="315"/>
          <w:jc w:val="center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634BB" w:rsidRPr="001634BB" w:rsidTr="006E3A84">
        <w:trPr>
          <w:trHeight w:val="255"/>
          <w:jc w:val="center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4BB" w:rsidRPr="001634BB" w:rsidRDefault="001634BB" w:rsidP="001634B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D660D" w:rsidRPr="001634BB" w:rsidTr="006E3A84">
        <w:trPr>
          <w:trHeight w:val="1005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Наименование / марка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ГОСТ / ТУ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Цвет / характеристика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sz w:val="24"/>
                <w:szCs w:val="24"/>
              </w:rPr>
            </w:pPr>
            <w:r w:rsidRPr="001634BB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sz w:val="24"/>
                <w:szCs w:val="24"/>
              </w:rPr>
            </w:pPr>
            <w:r w:rsidRPr="001634BB">
              <w:rPr>
                <w:sz w:val="24"/>
                <w:szCs w:val="24"/>
              </w:rPr>
              <w:t>Условия поставки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Вид транспорта</w:t>
            </w:r>
            <w:r w:rsidRPr="001634BB">
              <w:rPr>
                <w:color w:val="000000"/>
                <w:sz w:val="24"/>
                <w:szCs w:val="24"/>
              </w:rPr>
              <w:br/>
              <w:t>авто, ж/д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Точка поставки, адрес</w:t>
            </w:r>
          </w:p>
        </w:tc>
      </w:tr>
      <w:tr w:rsidR="001634BB" w:rsidRPr="001634BB" w:rsidTr="006E3A84">
        <w:trPr>
          <w:trHeight w:val="342"/>
          <w:jc w:val="center"/>
        </w:trPr>
        <w:tc>
          <w:tcPr>
            <w:tcW w:w="148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634BB">
              <w:rPr>
                <w:b/>
                <w:bCs/>
                <w:color w:val="000000"/>
                <w:sz w:val="24"/>
                <w:szCs w:val="24"/>
              </w:rPr>
              <w:t>Электроизоляционные материалы</w:t>
            </w:r>
          </w:p>
        </w:tc>
      </w:tr>
      <w:tr w:rsidR="001634BB" w:rsidRPr="001634BB" w:rsidTr="006E3A84">
        <w:trPr>
          <w:trHeight w:val="889"/>
          <w:jc w:val="center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Изолента ПВХ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ISO 9002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 xml:space="preserve">ПВХ     </w:t>
            </w:r>
            <w:r w:rsidR="009D660D" w:rsidRPr="009D660D">
              <w:rPr>
                <w:color w:val="000000"/>
                <w:sz w:val="24"/>
                <w:szCs w:val="24"/>
              </w:rPr>
              <w:t>0,15ммх19ммх20м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366" w:rsidRDefault="00424366" w:rsidP="0042436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424028" w:rsidRPr="00424028">
              <w:rPr>
                <w:color w:val="000000"/>
                <w:sz w:val="24"/>
                <w:szCs w:val="24"/>
              </w:rPr>
              <w:t xml:space="preserve"> момента заключения договора до 30.11.202</w:t>
            </w:r>
            <w:r w:rsidR="00C46964" w:rsidRPr="00C46964">
              <w:rPr>
                <w:color w:val="000000"/>
                <w:sz w:val="24"/>
                <w:szCs w:val="24"/>
              </w:rPr>
              <w:t>3</w:t>
            </w:r>
            <w:r w:rsidR="00424028" w:rsidRPr="00424028">
              <w:rPr>
                <w:color w:val="000000"/>
                <w:sz w:val="24"/>
                <w:szCs w:val="24"/>
              </w:rPr>
              <w:t xml:space="preserve"> года по заявкам Заказчика. </w:t>
            </w:r>
            <w:r w:rsidRPr="00424366">
              <w:rPr>
                <w:color w:val="000000"/>
                <w:sz w:val="24"/>
                <w:szCs w:val="24"/>
              </w:rPr>
              <w:t xml:space="preserve">Срок исполнения </w:t>
            </w:r>
          </w:p>
          <w:p w:rsidR="001634BB" w:rsidRPr="001634BB" w:rsidRDefault="00424366" w:rsidP="0042436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  <w:r w:rsidRPr="00424366">
              <w:rPr>
                <w:color w:val="000000"/>
                <w:sz w:val="24"/>
                <w:szCs w:val="24"/>
              </w:rPr>
              <w:t>заявки в течение 10 календарных дней.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авто/ж.д.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4BB" w:rsidRPr="001634BB" w:rsidRDefault="001634BB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34BB">
              <w:rPr>
                <w:color w:val="000000"/>
                <w:sz w:val="24"/>
                <w:szCs w:val="24"/>
              </w:rPr>
              <w:t>г.Белгород, 5-й заводской переулок, д.17</w:t>
            </w:r>
          </w:p>
        </w:tc>
      </w:tr>
      <w:tr w:rsidR="006C0902" w:rsidRPr="001634BB" w:rsidTr="006E3A84">
        <w:trPr>
          <w:trHeight w:val="80"/>
          <w:jc w:val="center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02" w:rsidRPr="001634BB" w:rsidRDefault="006C0902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02" w:rsidRPr="001634BB" w:rsidRDefault="006C0902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02" w:rsidRPr="001634BB" w:rsidRDefault="006C0902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02" w:rsidRPr="001634BB" w:rsidRDefault="006C0902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02" w:rsidRPr="001634BB" w:rsidRDefault="006C0902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02" w:rsidRPr="001634BB" w:rsidRDefault="006C0902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02" w:rsidRPr="001634BB" w:rsidRDefault="006C0902" w:rsidP="006E3A84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02" w:rsidRPr="001634BB" w:rsidRDefault="006C0902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02" w:rsidRPr="001634BB" w:rsidRDefault="006C0902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02" w:rsidRPr="001634BB" w:rsidRDefault="006C0902" w:rsidP="001634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634BB" w:rsidRPr="00612811" w:rsidRDefault="001634BB" w:rsidP="002F2229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1634BB" w:rsidRPr="00612811" w:rsidSect="002F2229">
      <w:pgSz w:w="15840" w:h="12240" w:orient="landscape" w:code="1"/>
      <w:pgMar w:top="1134" w:right="709" w:bottom="567" w:left="42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229" w:rsidRDefault="002F2229">
      <w:r>
        <w:separator/>
      </w:r>
    </w:p>
  </w:endnote>
  <w:endnote w:type="continuationSeparator" w:id="0">
    <w:p w:rsidR="002F2229" w:rsidRDefault="002F2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229" w:rsidRDefault="002F2229">
      <w:r>
        <w:separator/>
      </w:r>
    </w:p>
  </w:footnote>
  <w:footnote w:type="continuationSeparator" w:id="0">
    <w:p w:rsidR="002F2229" w:rsidRDefault="002F2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29" w:rsidRDefault="00572B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222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2229">
      <w:rPr>
        <w:rStyle w:val="a7"/>
        <w:noProof/>
      </w:rPr>
      <w:t>1</w:t>
    </w:r>
    <w:r>
      <w:rPr>
        <w:rStyle w:val="a7"/>
      </w:rPr>
      <w:fldChar w:fldCharType="end"/>
    </w:r>
  </w:p>
  <w:p w:rsidR="002F2229" w:rsidRDefault="002F222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3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39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0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5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6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5"/>
  </w:num>
  <w:num w:numId="8">
    <w:abstractNumId w:val="21"/>
  </w:num>
  <w:num w:numId="9">
    <w:abstractNumId w:val="47"/>
  </w:num>
  <w:num w:numId="10">
    <w:abstractNumId w:val="11"/>
  </w:num>
  <w:num w:numId="11">
    <w:abstractNumId w:val="29"/>
  </w:num>
  <w:num w:numId="12">
    <w:abstractNumId w:val="33"/>
  </w:num>
  <w:num w:numId="13">
    <w:abstractNumId w:val="18"/>
  </w:num>
  <w:num w:numId="14">
    <w:abstractNumId w:val="37"/>
  </w:num>
  <w:num w:numId="15">
    <w:abstractNumId w:val="43"/>
  </w:num>
  <w:num w:numId="16">
    <w:abstractNumId w:val="17"/>
  </w:num>
  <w:num w:numId="17">
    <w:abstractNumId w:val="35"/>
  </w:num>
  <w:num w:numId="18">
    <w:abstractNumId w:val="10"/>
  </w:num>
  <w:num w:numId="19">
    <w:abstractNumId w:val="40"/>
  </w:num>
  <w:num w:numId="20">
    <w:abstractNumId w:val="46"/>
  </w:num>
  <w:num w:numId="21">
    <w:abstractNumId w:val="14"/>
  </w:num>
  <w:num w:numId="22">
    <w:abstractNumId w:val="1"/>
  </w:num>
  <w:num w:numId="23">
    <w:abstractNumId w:val="28"/>
  </w:num>
  <w:num w:numId="24">
    <w:abstractNumId w:val="8"/>
  </w:num>
  <w:num w:numId="25">
    <w:abstractNumId w:val="48"/>
  </w:num>
  <w:num w:numId="26">
    <w:abstractNumId w:val="9"/>
  </w:num>
  <w:num w:numId="27">
    <w:abstractNumId w:val="31"/>
  </w:num>
  <w:num w:numId="28">
    <w:abstractNumId w:val="13"/>
  </w:num>
  <w:num w:numId="29">
    <w:abstractNumId w:val="38"/>
  </w:num>
  <w:num w:numId="30">
    <w:abstractNumId w:val="15"/>
  </w:num>
  <w:num w:numId="31">
    <w:abstractNumId w:val="41"/>
  </w:num>
  <w:num w:numId="32">
    <w:abstractNumId w:val="32"/>
  </w:num>
  <w:num w:numId="33">
    <w:abstractNumId w:val="22"/>
  </w:num>
  <w:num w:numId="34">
    <w:abstractNumId w:val="44"/>
  </w:num>
  <w:num w:numId="35">
    <w:abstractNumId w:val="23"/>
  </w:num>
  <w:num w:numId="36">
    <w:abstractNumId w:val="30"/>
  </w:num>
  <w:num w:numId="37">
    <w:abstractNumId w:val="3"/>
  </w:num>
  <w:num w:numId="38">
    <w:abstractNumId w:val="26"/>
  </w:num>
  <w:num w:numId="39">
    <w:abstractNumId w:val="20"/>
  </w:num>
  <w:num w:numId="40">
    <w:abstractNumId w:val="7"/>
  </w:num>
  <w:num w:numId="41">
    <w:abstractNumId w:val="36"/>
  </w:num>
  <w:num w:numId="42">
    <w:abstractNumId w:val="42"/>
  </w:num>
  <w:num w:numId="43">
    <w:abstractNumId w:val="4"/>
  </w:num>
  <w:num w:numId="44">
    <w:abstractNumId w:val="34"/>
  </w:num>
  <w:num w:numId="45">
    <w:abstractNumId w:val="2"/>
  </w:num>
  <w:num w:numId="46">
    <w:abstractNumId w:val="12"/>
  </w:num>
  <w:num w:numId="47">
    <w:abstractNumId w:val="45"/>
  </w:num>
  <w:num w:numId="48">
    <w:abstractNumId w:val="3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5289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46AC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3529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F6C"/>
    <w:rsid w:val="000E5B19"/>
    <w:rsid w:val="000E71EF"/>
    <w:rsid w:val="000E775A"/>
    <w:rsid w:val="000E79D9"/>
    <w:rsid w:val="000F0181"/>
    <w:rsid w:val="000F08B9"/>
    <w:rsid w:val="000F6F5B"/>
    <w:rsid w:val="00101290"/>
    <w:rsid w:val="00101DD6"/>
    <w:rsid w:val="00102865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4BB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038"/>
    <w:rsid w:val="001B3E25"/>
    <w:rsid w:val="001B43BA"/>
    <w:rsid w:val="001B5F58"/>
    <w:rsid w:val="001B6C88"/>
    <w:rsid w:val="001B7FD4"/>
    <w:rsid w:val="001C19CB"/>
    <w:rsid w:val="001C347A"/>
    <w:rsid w:val="001C37EA"/>
    <w:rsid w:val="001D0A85"/>
    <w:rsid w:val="001D2559"/>
    <w:rsid w:val="001D5CD8"/>
    <w:rsid w:val="001D5D1C"/>
    <w:rsid w:val="001D714C"/>
    <w:rsid w:val="001E319B"/>
    <w:rsid w:val="001E634A"/>
    <w:rsid w:val="001E6D26"/>
    <w:rsid w:val="001F090B"/>
    <w:rsid w:val="001F19B0"/>
    <w:rsid w:val="001F5706"/>
    <w:rsid w:val="001F6CEB"/>
    <w:rsid w:val="001F758F"/>
    <w:rsid w:val="002037CA"/>
    <w:rsid w:val="00204136"/>
    <w:rsid w:val="00206147"/>
    <w:rsid w:val="0021026D"/>
    <w:rsid w:val="00213168"/>
    <w:rsid w:val="002132A8"/>
    <w:rsid w:val="00213C99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24C"/>
    <w:rsid w:val="00281C4A"/>
    <w:rsid w:val="00283DC1"/>
    <w:rsid w:val="00285586"/>
    <w:rsid w:val="002855D1"/>
    <w:rsid w:val="00286CF9"/>
    <w:rsid w:val="002874DD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37F"/>
    <w:rsid w:val="002957D5"/>
    <w:rsid w:val="00295CA9"/>
    <w:rsid w:val="00295F44"/>
    <w:rsid w:val="00296D9B"/>
    <w:rsid w:val="002A04A8"/>
    <w:rsid w:val="002A1373"/>
    <w:rsid w:val="002A1FAD"/>
    <w:rsid w:val="002A3E06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2B0F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229"/>
    <w:rsid w:val="002F2431"/>
    <w:rsid w:val="002F385B"/>
    <w:rsid w:val="002F43D3"/>
    <w:rsid w:val="002F57D0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1BE0"/>
    <w:rsid w:val="0031318C"/>
    <w:rsid w:val="00314030"/>
    <w:rsid w:val="00314E5D"/>
    <w:rsid w:val="0031510C"/>
    <w:rsid w:val="00317854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5C40"/>
    <w:rsid w:val="003270AA"/>
    <w:rsid w:val="003317E2"/>
    <w:rsid w:val="00331BAE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5A8F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5AB2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028"/>
    <w:rsid w:val="00424173"/>
    <w:rsid w:val="00424366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3B71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10B"/>
    <w:rsid w:val="004E144D"/>
    <w:rsid w:val="004E1C6C"/>
    <w:rsid w:val="004E4196"/>
    <w:rsid w:val="004E474C"/>
    <w:rsid w:val="004E6C6E"/>
    <w:rsid w:val="004F1640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05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2B35"/>
    <w:rsid w:val="00574219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1F2C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43F"/>
    <w:rsid w:val="006B2F64"/>
    <w:rsid w:val="006B3CE7"/>
    <w:rsid w:val="006B4A0A"/>
    <w:rsid w:val="006B4B4D"/>
    <w:rsid w:val="006B51A5"/>
    <w:rsid w:val="006B64A3"/>
    <w:rsid w:val="006B7AFA"/>
    <w:rsid w:val="006C0902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3A84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0FF4"/>
    <w:rsid w:val="007115BC"/>
    <w:rsid w:val="00712326"/>
    <w:rsid w:val="0071327A"/>
    <w:rsid w:val="0071533A"/>
    <w:rsid w:val="00716496"/>
    <w:rsid w:val="00716719"/>
    <w:rsid w:val="0072028E"/>
    <w:rsid w:val="0072369B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805"/>
    <w:rsid w:val="00744BB7"/>
    <w:rsid w:val="0074788E"/>
    <w:rsid w:val="00747ADF"/>
    <w:rsid w:val="0075345A"/>
    <w:rsid w:val="00753684"/>
    <w:rsid w:val="00753762"/>
    <w:rsid w:val="00753ED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6A4C"/>
    <w:rsid w:val="00767806"/>
    <w:rsid w:val="00770A3B"/>
    <w:rsid w:val="00770D1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2C6E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D5D66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94D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148D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2400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D660D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5AE2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0FC8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D7747"/>
    <w:rsid w:val="00AE0073"/>
    <w:rsid w:val="00AE1B50"/>
    <w:rsid w:val="00AE2CE9"/>
    <w:rsid w:val="00AE3899"/>
    <w:rsid w:val="00AE7BDC"/>
    <w:rsid w:val="00AF2248"/>
    <w:rsid w:val="00AF510B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1A8"/>
    <w:rsid w:val="00B24C00"/>
    <w:rsid w:val="00B31336"/>
    <w:rsid w:val="00B3141F"/>
    <w:rsid w:val="00B35E0A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89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472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3BAF"/>
    <w:rsid w:val="00BF612E"/>
    <w:rsid w:val="00C01892"/>
    <w:rsid w:val="00C01B77"/>
    <w:rsid w:val="00C01D02"/>
    <w:rsid w:val="00C029BD"/>
    <w:rsid w:val="00C02A24"/>
    <w:rsid w:val="00C02AA0"/>
    <w:rsid w:val="00C036E8"/>
    <w:rsid w:val="00C05A80"/>
    <w:rsid w:val="00C06C51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0FE0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46964"/>
    <w:rsid w:val="00C50159"/>
    <w:rsid w:val="00C51D41"/>
    <w:rsid w:val="00C52D31"/>
    <w:rsid w:val="00C52F65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24ED"/>
    <w:rsid w:val="00C63F7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D001AC"/>
    <w:rsid w:val="00D00975"/>
    <w:rsid w:val="00D0141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619B"/>
    <w:rsid w:val="00D3021A"/>
    <w:rsid w:val="00D319A1"/>
    <w:rsid w:val="00D3378A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0A38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7651"/>
    <w:rsid w:val="00DF0350"/>
    <w:rsid w:val="00DF09EA"/>
    <w:rsid w:val="00DF0DBF"/>
    <w:rsid w:val="00DF1E08"/>
    <w:rsid w:val="00DF3243"/>
    <w:rsid w:val="00DF333D"/>
    <w:rsid w:val="00DF43F1"/>
    <w:rsid w:val="00DF687F"/>
    <w:rsid w:val="00E00D71"/>
    <w:rsid w:val="00E01006"/>
    <w:rsid w:val="00E018B4"/>
    <w:rsid w:val="00E03BCF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859"/>
    <w:rsid w:val="00E26AC7"/>
    <w:rsid w:val="00E26D27"/>
    <w:rsid w:val="00E26E20"/>
    <w:rsid w:val="00E304A8"/>
    <w:rsid w:val="00E306DA"/>
    <w:rsid w:val="00E35016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2334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6E0"/>
    <w:rsid w:val="00F7773E"/>
    <w:rsid w:val="00F82AC9"/>
    <w:rsid w:val="00F84073"/>
    <w:rsid w:val="00F84141"/>
    <w:rsid w:val="00F844B6"/>
    <w:rsid w:val="00F85820"/>
    <w:rsid w:val="00F85E2D"/>
    <w:rsid w:val="00F86CC1"/>
    <w:rsid w:val="00F86F49"/>
    <w:rsid w:val="00F8764E"/>
    <w:rsid w:val="00F87C16"/>
    <w:rsid w:val="00F90AC6"/>
    <w:rsid w:val="00F91952"/>
    <w:rsid w:val="00F91FA2"/>
    <w:rsid w:val="00F93230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6A0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C34E4E-E311-4BA6-91B4-DE57EDCD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Balloon Text"/>
    <w:basedOn w:val="a0"/>
    <w:link w:val="af4"/>
    <w:rsid w:val="00C624E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62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7BB68-FA35-4545-919A-F7B18FE1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880</Words>
  <Characters>6628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Рощупкин Михаил Викторович</cp:lastModifiedBy>
  <cp:revision>5</cp:revision>
  <cp:lastPrinted>2018-09-21T05:12:00Z</cp:lastPrinted>
  <dcterms:created xsi:type="dcterms:W3CDTF">2022-11-03T08:06:00Z</dcterms:created>
  <dcterms:modified xsi:type="dcterms:W3CDTF">2022-11-10T05:29:00Z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